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A1E" w:rsidRPr="00203897" w:rsidRDefault="00A71488" w:rsidP="00A71488">
      <w:pPr>
        <w:jc w:val="center"/>
        <w:rPr>
          <w:rFonts w:ascii="French Script MT" w:hAnsi="French Script MT"/>
          <w:b/>
          <w:sz w:val="72"/>
          <w:szCs w:val="72"/>
        </w:rPr>
      </w:pPr>
      <w:r w:rsidRPr="00203897">
        <w:rPr>
          <w:rFonts w:ascii="French Script MT" w:hAnsi="French Script MT"/>
          <w:b/>
          <w:sz w:val="72"/>
          <w:szCs w:val="72"/>
        </w:rPr>
        <w:t xml:space="preserve">Galileo </w:t>
      </w:r>
      <w:r w:rsidR="005E6A91">
        <w:rPr>
          <w:rFonts w:ascii="French Script MT" w:hAnsi="French Script MT"/>
          <w:b/>
          <w:sz w:val="72"/>
          <w:szCs w:val="72"/>
        </w:rPr>
        <w:t xml:space="preserve">Progress </w:t>
      </w:r>
      <w:r w:rsidRPr="00203897">
        <w:rPr>
          <w:rFonts w:ascii="French Script MT" w:hAnsi="French Script MT"/>
          <w:b/>
          <w:sz w:val="72"/>
          <w:szCs w:val="72"/>
        </w:rPr>
        <w:t>Repo</w:t>
      </w:r>
      <w:r w:rsidR="007A3AB4" w:rsidRPr="00203897">
        <w:rPr>
          <w:rFonts w:ascii="French Script MT" w:hAnsi="French Script MT"/>
          <w:b/>
          <w:sz w:val="72"/>
          <w:szCs w:val="72"/>
        </w:rPr>
        <w:t>r</w:t>
      </w:r>
      <w:r w:rsidRPr="00203897">
        <w:rPr>
          <w:rFonts w:ascii="French Script MT" w:hAnsi="French Script MT"/>
          <w:b/>
          <w:sz w:val="72"/>
          <w:szCs w:val="72"/>
        </w:rPr>
        <w:t>t</w:t>
      </w:r>
      <w:r w:rsidR="005E6A91">
        <w:rPr>
          <w:rFonts w:ascii="French Script MT" w:hAnsi="French Script MT"/>
          <w:b/>
          <w:sz w:val="72"/>
          <w:szCs w:val="72"/>
        </w:rPr>
        <w:t>s</w:t>
      </w:r>
    </w:p>
    <w:p w:rsidR="00A71488" w:rsidRDefault="00A71488" w:rsidP="00A71488">
      <w:pPr>
        <w:rPr>
          <w:rFonts w:ascii="French Script MT" w:hAnsi="French Script MT"/>
        </w:rPr>
      </w:pPr>
    </w:p>
    <w:p w:rsidR="000B6BE3" w:rsidRDefault="000B6BE3" w:rsidP="00A71488">
      <w:pPr>
        <w:rPr>
          <w:rFonts w:cstheme="minorHAnsi"/>
        </w:rPr>
      </w:pPr>
    </w:p>
    <w:p w:rsidR="00A71488" w:rsidRDefault="005E6A91" w:rsidP="00A71488">
      <w:pPr>
        <w:rPr>
          <w:rFonts w:cstheme="minorHAnsi"/>
        </w:rPr>
      </w:pPr>
      <w:r>
        <w:rPr>
          <w:rFonts w:cstheme="minorHAnsi"/>
        </w:rPr>
        <w:t>During</w:t>
      </w:r>
      <w:r w:rsidR="00A71488">
        <w:rPr>
          <w:rFonts w:cstheme="minorHAnsi"/>
        </w:rPr>
        <w:t xml:space="preserve"> Galileo </w:t>
      </w:r>
      <w:r>
        <w:rPr>
          <w:rFonts w:cstheme="minorHAnsi"/>
        </w:rPr>
        <w:t xml:space="preserve">you will receive a mid-term progress report (week 5) and </w:t>
      </w:r>
      <w:r w:rsidR="00EB7EF5">
        <w:rPr>
          <w:rFonts w:cstheme="minorHAnsi"/>
        </w:rPr>
        <w:t xml:space="preserve">an </w:t>
      </w:r>
      <w:r>
        <w:rPr>
          <w:rFonts w:cstheme="minorHAnsi"/>
        </w:rPr>
        <w:t xml:space="preserve">end of term progress report (final week). In each report you </w:t>
      </w:r>
      <w:r w:rsidR="000B6BE3">
        <w:rPr>
          <w:rFonts w:cstheme="minorHAnsi"/>
        </w:rPr>
        <w:t>will receive</w:t>
      </w:r>
      <w:r w:rsidR="00A71488">
        <w:rPr>
          <w:rFonts w:cstheme="minorHAnsi"/>
        </w:rPr>
        <w:t xml:space="preserve"> a mark (out of 100) for:</w:t>
      </w:r>
    </w:p>
    <w:p w:rsidR="000B6BE3" w:rsidRDefault="000B6BE3" w:rsidP="00A71488">
      <w:pPr>
        <w:rPr>
          <w:rFonts w:cstheme="minorHAnsi"/>
        </w:rPr>
      </w:pPr>
    </w:p>
    <w:p w:rsidR="00A71488" w:rsidRDefault="000B6BE3" w:rsidP="00A71488">
      <w:pPr>
        <w:pStyle w:val="ListParagraph"/>
        <w:numPr>
          <w:ilvl w:val="0"/>
          <w:numId w:val="1"/>
        </w:numPr>
        <w:rPr>
          <w:rFonts w:cstheme="minorHAnsi"/>
        </w:rPr>
      </w:pPr>
      <w:r>
        <w:rPr>
          <w:rFonts w:cstheme="minorHAnsi"/>
        </w:rPr>
        <w:t>Achievement</w:t>
      </w:r>
    </w:p>
    <w:p w:rsidR="00A71488" w:rsidRDefault="000B6BE3" w:rsidP="00A71488">
      <w:pPr>
        <w:pStyle w:val="ListParagraph"/>
        <w:numPr>
          <w:ilvl w:val="0"/>
          <w:numId w:val="1"/>
        </w:numPr>
        <w:rPr>
          <w:rFonts w:cstheme="minorHAnsi"/>
        </w:rPr>
      </w:pPr>
      <w:r>
        <w:rPr>
          <w:rFonts w:cstheme="minorHAnsi"/>
        </w:rPr>
        <w:t>Attitude and Effort</w:t>
      </w:r>
    </w:p>
    <w:p w:rsidR="000B6BE3" w:rsidRDefault="000B6BE3" w:rsidP="000B6BE3">
      <w:pPr>
        <w:pStyle w:val="ListParagraph"/>
        <w:rPr>
          <w:rFonts w:cstheme="minorHAnsi"/>
        </w:rPr>
      </w:pPr>
    </w:p>
    <w:p w:rsidR="00A71488" w:rsidRDefault="00A71488" w:rsidP="000B6BE3">
      <w:pPr>
        <w:rPr>
          <w:rFonts w:cstheme="minorHAnsi"/>
        </w:rPr>
      </w:pPr>
      <w:r w:rsidRPr="000B6BE3">
        <w:rPr>
          <w:rFonts w:cstheme="minorHAnsi"/>
        </w:rPr>
        <w:t>You</w:t>
      </w:r>
      <w:r w:rsidR="00203897">
        <w:rPr>
          <w:rFonts w:cstheme="minorHAnsi"/>
        </w:rPr>
        <w:t xml:space="preserve"> will</w:t>
      </w:r>
      <w:r w:rsidRPr="000B6BE3">
        <w:rPr>
          <w:rFonts w:cstheme="minorHAnsi"/>
        </w:rPr>
        <w:t xml:space="preserve"> also need to set a </w:t>
      </w:r>
      <w:r w:rsidRPr="000B6BE3">
        <w:rPr>
          <w:rFonts w:cstheme="minorHAnsi"/>
          <w:b/>
        </w:rPr>
        <w:t>goal</w:t>
      </w:r>
      <w:r w:rsidRPr="000B6BE3">
        <w:rPr>
          <w:rFonts w:cstheme="minorHAnsi"/>
        </w:rPr>
        <w:t xml:space="preserve"> for achievement</w:t>
      </w:r>
      <w:r w:rsidR="00203897">
        <w:rPr>
          <w:rFonts w:cstheme="minorHAnsi"/>
        </w:rPr>
        <w:t xml:space="preserve"> at the beginning of term.</w:t>
      </w:r>
    </w:p>
    <w:p w:rsidR="00EB7EF5" w:rsidRDefault="00EB7EF5" w:rsidP="000B6BE3">
      <w:pPr>
        <w:rPr>
          <w:rFonts w:cstheme="minorHAnsi"/>
        </w:rPr>
      </w:pPr>
    </w:p>
    <w:p w:rsidR="009D2490" w:rsidRDefault="005E6A91" w:rsidP="009D2490">
      <w:pPr>
        <w:pStyle w:val="Heading1"/>
        <w:spacing w:before="0" w:after="120"/>
      </w:pPr>
      <w:r>
        <w:t>Self-</w:t>
      </w:r>
      <w:r w:rsidR="00EB7EF5">
        <w:t>Assessment</w:t>
      </w:r>
    </w:p>
    <w:p w:rsidR="00A71488" w:rsidRDefault="00A71488" w:rsidP="00A71488">
      <w:pPr>
        <w:rPr>
          <w:rFonts w:cstheme="minorHAnsi"/>
        </w:rPr>
      </w:pPr>
      <w:proofErr w:type="gramStart"/>
      <w:r>
        <w:rPr>
          <w:rFonts w:cstheme="minorHAnsi"/>
        </w:rPr>
        <w:t>The ‘</w:t>
      </w:r>
      <w:r w:rsidR="000B6BE3">
        <w:rPr>
          <w:rFonts w:cstheme="minorHAnsi"/>
        </w:rPr>
        <w:t>Achievement’</w:t>
      </w:r>
      <w:r>
        <w:rPr>
          <w:rFonts w:cstheme="minorHAnsi"/>
        </w:rPr>
        <w:t xml:space="preserve"> mark will be decided by you</w:t>
      </w:r>
      <w:proofErr w:type="gramEnd"/>
      <w:r>
        <w:rPr>
          <w:rFonts w:cstheme="minorHAnsi"/>
        </w:rPr>
        <w:t>, in consultation with your home-group teacher. You will need to refer to the marking s</w:t>
      </w:r>
      <w:r w:rsidR="000B6BE3">
        <w:rPr>
          <w:rFonts w:cstheme="minorHAnsi"/>
        </w:rPr>
        <w:t xml:space="preserve">ystem below </w:t>
      </w:r>
      <w:r>
        <w:rPr>
          <w:rFonts w:cstheme="minorHAnsi"/>
        </w:rPr>
        <w:t>to best estimate your score.</w:t>
      </w:r>
      <w:r w:rsidR="00EB7EF5">
        <w:rPr>
          <w:rFonts w:cstheme="minorHAnsi"/>
        </w:rPr>
        <w:t xml:space="preserve"> </w:t>
      </w:r>
      <w:r>
        <w:rPr>
          <w:rFonts w:cstheme="minorHAnsi"/>
        </w:rPr>
        <w:t xml:space="preserve">The same </w:t>
      </w:r>
      <w:r w:rsidR="000B6BE3">
        <w:rPr>
          <w:rFonts w:cstheme="minorHAnsi"/>
        </w:rPr>
        <w:t>method applies to getting your ‘Attitude and Effort’ mark</w:t>
      </w:r>
      <w:r>
        <w:rPr>
          <w:rFonts w:cstheme="minorHAnsi"/>
        </w:rPr>
        <w:t xml:space="preserve"> (see </w:t>
      </w:r>
      <w:r w:rsidR="000B6BE3">
        <w:rPr>
          <w:rFonts w:cstheme="minorHAnsi"/>
        </w:rPr>
        <w:t>page 2</w:t>
      </w:r>
      <w:r>
        <w:rPr>
          <w:rFonts w:cstheme="minorHAnsi"/>
        </w:rPr>
        <w:t>).</w:t>
      </w:r>
    </w:p>
    <w:p w:rsidR="00A71488" w:rsidRDefault="001F6FA4" w:rsidP="005E6A91">
      <w:pPr>
        <w:pStyle w:val="Heading1"/>
        <w:spacing w:before="240"/>
        <w:rPr>
          <w:rFonts w:cstheme="minorHAnsi"/>
        </w:rPr>
      </w:pPr>
      <w:r>
        <w:rPr>
          <w:rFonts w:cstheme="minorHAnsi"/>
        </w:rPr>
        <w:t>Achievement</w:t>
      </w:r>
      <w:r w:rsidR="00203897">
        <w:rPr>
          <w:rFonts w:cstheme="minorHAnsi"/>
        </w:rPr>
        <w:t xml:space="preserve"> </w:t>
      </w:r>
      <w:r w:rsidR="00203897">
        <w:t>Descriptors for Student Progress Report</w:t>
      </w:r>
    </w:p>
    <w:p w:rsidR="00A71488" w:rsidRDefault="00A71488" w:rsidP="00A71488">
      <w:pPr>
        <w:rPr>
          <w:rFonts w:cstheme="minorHAnsi"/>
        </w:rPr>
      </w:pPr>
    </w:p>
    <w:tbl>
      <w:tblPr>
        <w:tblStyle w:val="TableGrid"/>
        <w:tblW w:w="0" w:type="auto"/>
        <w:tblLook w:val="04A0"/>
      </w:tblPr>
      <w:tblGrid>
        <w:gridCol w:w="1242"/>
        <w:gridCol w:w="8000"/>
      </w:tblGrid>
      <w:tr w:rsidR="00221471">
        <w:trPr>
          <w:ins w:id="0" w:author="DEECD" w:date="2011-11-10T14:29:00Z"/>
        </w:trPr>
        <w:tc>
          <w:tcPr>
            <w:tcW w:w="1242" w:type="dxa"/>
          </w:tcPr>
          <w:p w:rsidR="00221471" w:rsidRDefault="00221471" w:rsidP="00A71488">
            <w:pPr>
              <w:numPr>
                <w:ins w:id="1" w:author="DEECD" w:date="2011-11-10T14:29:00Z"/>
              </w:numPr>
              <w:rPr>
                <w:ins w:id="2" w:author="DEECD" w:date="2011-11-10T14:29:00Z"/>
                <w:rFonts w:cstheme="minorHAnsi"/>
              </w:rPr>
            </w:pPr>
            <w:ins w:id="3" w:author="DEECD" w:date="2011-11-10T14:29:00Z">
              <w:r>
                <w:rPr>
                  <w:rFonts w:cstheme="minorHAnsi"/>
                </w:rPr>
                <w:t>100</w:t>
              </w:r>
            </w:ins>
          </w:p>
        </w:tc>
        <w:tc>
          <w:tcPr>
            <w:tcW w:w="8000" w:type="dxa"/>
          </w:tcPr>
          <w:p w:rsidR="00221471" w:rsidRDefault="00221471" w:rsidP="00DD3D2C">
            <w:pPr>
              <w:numPr>
                <w:ins w:id="4" w:author="DEECD" w:date="2011-11-10T14:29:00Z"/>
              </w:numPr>
              <w:rPr>
                <w:ins w:id="5" w:author="DEECD" w:date="2011-11-10T14:29:00Z"/>
                <w:rFonts w:cstheme="minorHAnsi"/>
              </w:rPr>
            </w:pPr>
            <w:ins w:id="6" w:author="DEECD" w:date="2011-11-10T14:29:00Z">
              <w:r>
                <w:rPr>
                  <w:rFonts w:cstheme="minorHAnsi"/>
                </w:rPr>
                <w:t>Comprehensive and critical analysis of progress (or lack of) made with reference to four of the student’s stated goals. Reference is made to evidence or behaviour to demonstrate progress. All work requirements completed. Reflections are honest, critical and detailed. Focus question responses consistently fulfil the highest rubric levels and display clear improvements. Contribution to team project demonstrated initiative, independence and an ability to work cohesively with different personality types.</w:t>
              </w:r>
            </w:ins>
          </w:p>
        </w:tc>
      </w:tr>
      <w:tr w:rsidR="00A71488" w:rsidDel="00221471">
        <w:trPr>
          <w:del w:id="7" w:author="DEECD" w:date="2011-11-10T14:29:00Z"/>
        </w:trPr>
        <w:tc>
          <w:tcPr>
            <w:tcW w:w="1242" w:type="dxa"/>
          </w:tcPr>
          <w:p w:rsidR="00A71488" w:rsidDel="00221471" w:rsidRDefault="00A71488" w:rsidP="00A71488">
            <w:pPr>
              <w:rPr>
                <w:del w:id="8" w:author="DEECD" w:date="2011-11-10T14:29:00Z"/>
                <w:rFonts w:cstheme="minorHAnsi"/>
              </w:rPr>
            </w:pPr>
            <w:del w:id="9" w:author="DEECD" w:date="2011-11-10T14:29:00Z">
              <w:r w:rsidDel="00221471">
                <w:rPr>
                  <w:rFonts w:cstheme="minorHAnsi"/>
                </w:rPr>
                <w:delText>100</w:delText>
              </w:r>
            </w:del>
          </w:p>
        </w:tc>
        <w:tc>
          <w:tcPr>
            <w:tcW w:w="8000" w:type="dxa"/>
          </w:tcPr>
          <w:p w:rsidR="00A71488" w:rsidDel="00221471" w:rsidRDefault="00DD3D2C" w:rsidP="00DD3D2C">
            <w:pPr>
              <w:rPr>
                <w:del w:id="10" w:author="DEECD" w:date="2011-11-10T14:29:00Z"/>
                <w:rFonts w:cstheme="minorHAnsi"/>
              </w:rPr>
            </w:pPr>
            <w:del w:id="11" w:author="DEECD" w:date="2011-11-10T14:29:00Z">
              <w:r w:rsidDel="00221471">
                <w:rPr>
                  <w:rFonts w:cstheme="minorHAnsi"/>
                </w:rPr>
                <w:delText xml:space="preserve">Comprehensive </w:delText>
              </w:r>
              <w:r w:rsidR="00A71488" w:rsidDel="00221471">
                <w:rPr>
                  <w:rFonts w:cstheme="minorHAnsi"/>
                </w:rPr>
                <w:delText xml:space="preserve">and critical analysis of progress </w:delText>
              </w:r>
              <w:r w:rsidR="009B200E" w:rsidDel="00221471">
                <w:rPr>
                  <w:rFonts w:cstheme="minorHAnsi"/>
                </w:rPr>
                <w:delText xml:space="preserve">(or lack of) </w:delText>
              </w:r>
              <w:r w:rsidR="00A71488" w:rsidDel="00221471">
                <w:rPr>
                  <w:rFonts w:cstheme="minorHAnsi"/>
                </w:rPr>
                <w:delText xml:space="preserve">made with reference to </w:delText>
              </w:r>
              <w:r w:rsidR="006B32C2" w:rsidDel="00221471">
                <w:rPr>
                  <w:rFonts w:cstheme="minorHAnsi"/>
                  <w:b/>
                </w:rPr>
                <w:delText>all</w:delText>
              </w:r>
              <w:r w:rsidR="00987307" w:rsidDel="00221471">
                <w:rPr>
                  <w:rFonts w:cstheme="minorHAnsi"/>
                </w:rPr>
                <w:delText xml:space="preserve"> </w:delText>
              </w:r>
              <w:r w:rsidR="00987307" w:rsidDel="00221471">
                <w:rPr>
                  <w:rFonts w:cstheme="minorHAnsi"/>
                </w:rPr>
                <w:delText>of the student’s</w:delText>
              </w:r>
              <w:r w:rsidR="00FA32D4" w:rsidDel="00221471">
                <w:rPr>
                  <w:rFonts w:cstheme="minorHAnsi"/>
                </w:rPr>
                <w:delText xml:space="preserve"> </w:delText>
              </w:r>
              <w:r w:rsidR="00A71488" w:rsidDel="00221471">
                <w:rPr>
                  <w:rFonts w:cstheme="minorHAnsi"/>
                </w:rPr>
                <w:delText xml:space="preserve">stated goals. </w:delText>
              </w:r>
              <w:r w:rsidR="00987307" w:rsidDel="00221471">
                <w:rPr>
                  <w:rFonts w:cstheme="minorHAnsi"/>
                </w:rPr>
                <w:delText xml:space="preserve">Reference is made to evidence or behaviour to demonstrate progress. </w:delText>
              </w:r>
              <w:r w:rsidR="00A71488" w:rsidDel="00221471">
                <w:rPr>
                  <w:rFonts w:cstheme="minorHAnsi"/>
                </w:rPr>
                <w:delText xml:space="preserve">All work </w:delText>
              </w:r>
              <w:r w:rsidDel="00221471">
                <w:rPr>
                  <w:rFonts w:cstheme="minorHAnsi"/>
                </w:rPr>
                <w:delText xml:space="preserve">requirements </w:delText>
              </w:r>
              <w:r w:rsidR="00A71488" w:rsidDel="00221471">
                <w:rPr>
                  <w:rFonts w:cstheme="minorHAnsi"/>
                </w:rPr>
                <w:delText>completed</w:delText>
              </w:r>
              <w:r w:rsidDel="00221471">
                <w:rPr>
                  <w:rFonts w:cstheme="minorHAnsi"/>
                </w:rPr>
                <w:delText>. Reflections are honest, critical and detailed. Focus question responses consistently fulfil the highest rubric levels and display clear improvements.</w:delText>
              </w:r>
              <w:r w:rsidR="00A71488" w:rsidDel="00221471">
                <w:rPr>
                  <w:rFonts w:cstheme="minorHAnsi"/>
                </w:rPr>
                <w:delText xml:space="preserve"> Contribution to team project demonstrated initiative, independence and an ability to work cohesively with different personality types.</w:delText>
              </w:r>
            </w:del>
          </w:p>
        </w:tc>
      </w:tr>
      <w:tr w:rsidR="00A71488">
        <w:tc>
          <w:tcPr>
            <w:tcW w:w="1242" w:type="dxa"/>
          </w:tcPr>
          <w:p w:rsidR="00A71488" w:rsidRDefault="00A71488" w:rsidP="00A71488">
            <w:pPr>
              <w:rPr>
                <w:rFonts w:cstheme="minorHAnsi"/>
              </w:rPr>
            </w:pPr>
            <w:r>
              <w:rPr>
                <w:rFonts w:cstheme="minorHAnsi"/>
              </w:rPr>
              <w:t>90</w:t>
            </w:r>
          </w:p>
        </w:tc>
        <w:tc>
          <w:tcPr>
            <w:tcW w:w="8000" w:type="dxa"/>
          </w:tcPr>
          <w:p w:rsidR="00A71488" w:rsidRDefault="00A71488" w:rsidP="00A71488">
            <w:pPr>
              <w:rPr>
                <w:rFonts w:cstheme="minorHAnsi"/>
              </w:rPr>
            </w:pPr>
            <w:r>
              <w:rPr>
                <w:rFonts w:cstheme="minorHAnsi"/>
              </w:rPr>
              <w:t>Better th</w:t>
            </w:r>
            <w:r w:rsidR="004A02B9">
              <w:rPr>
                <w:rFonts w:cstheme="minorHAnsi"/>
              </w:rPr>
              <w:t>a</w:t>
            </w:r>
            <w:r>
              <w:rPr>
                <w:rFonts w:cstheme="minorHAnsi"/>
              </w:rPr>
              <w:t>n indicators below but didn’t achieve indicators for a 100.</w:t>
            </w:r>
          </w:p>
        </w:tc>
      </w:tr>
      <w:tr w:rsidR="00A71488">
        <w:tc>
          <w:tcPr>
            <w:tcW w:w="1242" w:type="dxa"/>
          </w:tcPr>
          <w:p w:rsidR="00A71488" w:rsidRDefault="00A71488" w:rsidP="00A71488">
            <w:pPr>
              <w:rPr>
                <w:rFonts w:cstheme="minorHAnsi"/>
              </w:rPr>
            </w:pPr>
            <w:r>
              <w:rPr>
                <w:rFonts w:cstheme="minorHAnsi"/>
              </w:rPr>
              <w:t>80</w:t>
            </w:r>
          </w:p>
        </w:tc>
        <w:tc>
          <w:tcPr>
            <w:tcW w:w="8000" w:type="dxa"/>
          </w:tcPr>
          <w:p w:rsidR="00A71488" w:rsidRDefault="00987307" w:rsidP="00060E4E">
            <w:pPr>
              <w:rPr>
                <w:rFonts w:cstheme="minorHAnsi"/>
              </w:rPr>
            </w:pPr>
            <w:r>
              <w:rPr>
                <w:rFonts w:cstheme="minorHAnsi"/>
              </w:rPr>
              <w:t xml:space="preserve">Honest </w:t>
            </w:r>
            <w:r w:rsidR="00A71488">
              <w:rPr>
                <w:rFonts w:cstheme="minorHAnsi"/>
              </w:rPr>
              <w:t xml:space="preserve">reflection on progress (or lack of) with regard to </w:t>
            </w:r>
            <w:r w:rsidR="00221471">
              <w:rPr>
                <w:rFonts w:cstheme="minorHAnsi"/>
                <w:b/>
              </w:rPr>
              <w:t>four</w:t>
            </w:r>
            <w:r>
              <w:rPr>
                <w:rFonts w:cstheme="minorHAnsi"/>
              </w:rPr>
              <w:t xml:space="preserve"> of the student’s </w:t>
            </w:r>
            <w:r w:rsidR="00A71488">
              <w:rPr>
                <w:rFonts w:cstheme="minorHAnsi"/>
              </w:rPr>
              <w:t xml:space="preserve">stated goals. </w:t>
            </w:r>
            <w:r w:rsidRPr="00987307">
              <w:rPr>
                <w:rFonts w:cstheme="minorHAnsi"/>
              </w:rPr>
              <w:t>All required homework tasks have been attempted</w:t>
            </w:r>
            <w:r w:rsidR="00060E4E">
              <w:rPr>
                <w:rFonts w:cstheme="minorHAnsi"/>
              </w:rPr>
              <w:t>, are</w:t>
            </w:r>
            <w:r w:rsidR="00A71488">
              <w:rPr>
                <w:rFonts w:cstheme="minorHAnsi"/>
              </w:rPr>
              <w:t xml:space="preserve"> consistently </w:t>
            </w:r>
            <w:r w:rsidR="009B200E">
              <w:rPr>
                <w:rFonts w:cstheme="minorHAnsi"/>
              </w:rPr>
              <w:t xml:space="preserve">completed </w:t>
            </w:r>
            <w:r w:rsidR="00A71488">
              <w:rPr>
                <w:rFonts w:cstheme="minorHAnsi"/>
              </w:rPr>
              <w:t>at a high standard</w:t>
            </w:r>
            <w:r w:rsidR="00DD3D2C">
              <w:rPr>
                <w:rFonts w:cstheme="minorHAnsi"/>
              </w:rPr>
              <w:t xml:space="preserve"> and display some improvement</w:t>
            </w:r>
            <w:r w:rsidR="00A71488">
              <w:rPr>
                <w:rFonts w:cstheme="minorHAnsi"/>
              </w:rPr>
              <w:t xml:space="preserve">. Contribution to </w:t>
            </w:r>
            <w:r w:rsidR="007E39F1">
              <w:rPr>
                <w:rFonts w:cstheme="minorHAnsi"/>
              </w:rPr>
              <w:t>T</w:t>
            </w:r>
            <w:r w:rsidR="00A71488">
              <w:rPr>
                <w:rFonts w:cstheme="minorHAnsi"/>
              </w:rPr>
              <w:t xml:space="preserve">eam </w:t>
            </w:r>
            <w:r w:rsidR="007E39F1">
              <w:rPr>
                <w:rFonts w:cstheme="minorHAnsi"/>
              </w:rPr>
              <w:t>P</w:t>
            </w:r>
            <w:r w:rsidR="00A71488">
              <w:rPr>
                <w:rFonts w:cstheme="minorHAnsi"/>
              </w:rPr>
              <w:t>roject demonstrated an ability to work independently and with initiative.</w:t>
            </w:r>
          </w:p>
        </w:tc>
      </w:tr>
      <w:tr w:rsidR="00A71488">
        <w:tc>
          <w:tcPr>
            <w:tcW w:w="1242" w:type="dxa"/>
          </w:tcPr>
          <w:p w:rsidR="00A71488" w:rsidRDefault="00A71488" w:rsidP="00A71488">
            <w:pPr>
              <w:rPr>
                <w:rFonts w:cstheme="minorHAnsi"/>
              </w:rPr>
            </w:pPr>
            <w:r>
              <w:rPr>
                <w:rFonts w:cstheme="minorHAnsi"/>
              </w:rPr>
              <w:t>70</w:t>
            </w:r>
          </w:p>
        </w:tc>
        <w:tc>
          <w:tcPr>
            <w:tcW w:w="8000" w:type="dxa"/>
          </w:tcPr>
          <w:p w:rsidR="00A71488" w:rsidRDefault="00A71488" w:rsidP="00A71488">
            <w:pPr>
              <w:rPr>
                <w:rFonts w:cstheme="minorHAnsi"/>
              </w:rPr>
            </w:pPr>
            <w:r>
              <w:rPr>
                <w:rFonts w:cstheme="minorHAnsi"/>
              </w:rPr>
              <w:t>Better th</w:t>
            </w:r>
            <w:r w:rsidR="004A02B9">
              <w:rPr>
                <w:rFonts w:cstheme="minorHAnsi"/>
              </w:rPr>
              <w:t>a</w:t>
            </w:r>
            <w:r>
              <w:rPr>
                <w:rFonts w:cstheme="minorHAnsi"/>
              </w:rPr>
              <w:t xml:space="preserve">n indicators below but didn’t achieve indicators for </w:t>
            </w:r>
            <w:proofErr w:type="gramStart"/>
            <w:r>
              <w:rPr>
                <w:rFonts w:cstheme="minorHAnsi"/>
              </w:rPr>
              <w:t>a</w:t>
            </w:r>
            <w:proofErr w:type="gramEnd"/>
            <w:r>
              <w:rPr>
                <w:rFonts w:cstheme="minorHAnsi"/>
              </w:rPr>
              <w:t xml:space="preserve"> 80.</w:t>
            </w:r>
          </w:p>
        </w:tc>
      </w:tr>
      <w:tr w:rsidR="00A71488">
        <w:tc>
          <w:tcPr>
            <w:tcW w:w="1242" w:type="dxa"/>
          </w:tcPr>
          <w:p w:rsidR="00A71488" w:rsidRDefault="00A71488" w:rsidP="00A71488">
            <w:pPr>
              <w:rPr>
                <w:rFonts w:cstheme="minorHAnsi"/>
              </w:rPr>
            </w:pPr>
            <w:r>
              <w:rPr>
                <w:rFonts w:cstheme="minorHAnsi"/>
              </w:rPr>
              <w:t>60</w:t>
            </w:r>
          </w:p>
        </w:tc>
        <w:tc>
          <w:tcPr>
            <w:tcW w:w="8000" w:type="dxa"/>
          </w:tcPr>
          <w:p w:rsidR="00A71488" w:rsidRDefault="007E39F1" w:rsidP="009B200E">
            <w:pPr>
              <w:rPr>
                <w:rFonts w:cstheme="minorHAnsi"/>
              </w:rPr>
            </w:pPr>
            <w:r>
              <w:rPr>
                <w:rFonts w:cstheme="minorHAnsi"/>
              </w:rPr>
              <w:t>Learning goals listed and choices explained clearly. R</w:t>
            </w:r>
            <w:r w:rsidR="00987307" w:rsidRPr="00987307">
              <w:rPr>
                <w:rFonts w:cstheme="minorHAnsi"/>
              </w:rPr>
              <w:t xml:space="preserve">eflection about the progress </w:t>
            </w:r>
            <w:r w:rsidR="009B200E">
              <w:rPr>
                <w:rFonts w:cstheme="minorHAnsi"/>
              </w:rPr>
              <w:t>(</w:t>
            </w:r>
            <w:r w:rsidR="00987307" w:rsidRPr="00987307">
              <w:rPr>
                <w:rFonts w:cstheme="minorHAnsi"/>
              </w:rPr>
              <w:t>or lack of</w:t>
            </w:r>
            <w:r w:rsidR="009B200E">
              <w:rPr>
                <w:rFonts w:cstheme="minorHAnsi"/>
              </w:rPr>
              <w:t>)</w:t>
            </w:r>
            <w:r w:rsidR="00987307" w:rsidRPr="00987307">
              <w:rPr>
                <w:rFonts w:cstheme="minorHAnsi"/>
              </w:rPr>
              <w:t xml:space="preserve"> with regards to </w:t>
            </w:r>
            <w:r w:rsidR="00221471">
              <w:rPr>
                <w:rFonts w:cstheme="minorHAnsi"/>
                <w:b/>
              </w:rPr>
              <w:t>some</w:t>
            </w:r>
            <w:r w:rsidR="00987307" w:rsidRPr="00987307">
              <w:rPr>
                <w:rFonts w:cstheme="minorHAnsi"/>
              </w:rPr>
              <w:t xml:space="preserve"> stated goals. Most homework tasks have been </w:t>
            </w:r>
            <w:r w:rsidR="009B200E">
              <w:rPr>
                <w:rFonts w:cstheme="minorHAnsi"/>
              </w:rPr>
              <w:t xml:space="preserve">completed to </w:t>
            </w:r>
            <w:r w:rsidR="00A71488">
              <w:rPr>
                <w:rFonts w:cstheme="minorHAnsi"/>
              </w:rPr>
              <w:t xml:space="preserve">an adequate standard. Contributed to </w:t>
            </w:r>
            <w:r w:rsidR="009B200E">
              <w:rPr>
                <w:rFonts w:cstheme="minorHAnsi"/>
              </w:rPr>
              <w:t>T</w:t>
            </w:r>
            <w:r w:rsidR="00A71488">
              <w:rPr>
                <w:rFonts w:cstheme="minorHAnsi"/>
              </w:rPr>
              <w:t xml:space="preserve">eam </w:t>
            </w:r>
            <w:r w:rsidR="009B200E">
              <w:rPr>
                <w:rFonts w:cstheme="minorHAnsi"/>
              </w:rPr>
              <w:t>P</w:t>
            </w:r>
            <w:r w:rsidR="00A71488">
              <w:rPr>
                <w:rFonts w:cstheme="minorHAnsi"/>
              </w:rPr>
              <w:t xml:space="preserve">roject </w:t>
            </w:r>
            <w:r w:rsidR="007A3AB4">
              <w:rPr>
                <w:rFonts w:cstheme="minorHAnsi"/>
              </w:rPr>
              <w:t>by doing allocated work.</w:t>
            </w:r>
          </w:p>
        </w:tc>
      </w:tr>
      <w:tr w:rsidR="00A71488">
        <w:tc>
          <w:tcPr>
            <w:tcW w:w="1242" w:type="dxa"/>
          </w:tcPr>
          <w:p w:rsidR="00A71488" w:rsidRDefault="00A71488" w:rsidP="00A71488">
            <w:pPr>
              <w:rPr>
                <w:rFonts w:cstheme="minorHAnsi"/>
              </w:rPr>
            </w:pPr>
            <w:r>
              <w:rPr>
                <w:rFonts w:cstheme="minorHAnsi"/>
              </w:rPr>
              <w:t>50</w:t>
            </w:r>
          </w:p>
        </w:tc>
        <w:tc>
          <w:tcPr>
            <w:tcW w:w="8000" w:type="dxa"/>
          </w:tcPr>
          <w:p w:rsidR="00A71488" w:rsidRDefault="007A3AB4" w:rsidP="00A71488">
            <w:pPr>
              <w:rPr>
                <w:rFonts w:cstheme="minorHAnsi"/>
              </w:rPr>
            </w:pPr>
            <w:r>
              <w:rPr>
                <w:rFonts w:cstheme="minorHAnsi"/>
              </w:rPr>
              <w:t>Better th</w:t>
            </w:r>
            <w:r w:rsidR="004A02B9">
              <w:rPr>
                <w:rFonts w:cstheme="minorHAnsi"/>
              </w:rPr>
              <w:t>a</w:t>
            </w:r>
            <w:r>
              <w:rPr>
                <w:rFonts w:cstheme="minorHAnsi"/>
              </w:rPr>
              <w:t>n indicators below but didn’t achieve indicators for a 60.</w:t>
            </w:r>
          </w:p>
        </w:tc>
      </w:tr>
      <w:tr w:rsidR="00A71488">
        <w:tc>
          <w:tcPr>
            <w:tcW w:w="1242" w:type="dxa"/>
          </w:tcPr>
          <w:p w:rsidR="00A71488" w:rsidRDefault="00A71488" w:rsidP="00A71488">
            <w:pPr>
              <w:rPr>
                <w:rFonts w:cstheme="minorHAnsi"/>
              </w:rPr>
            </w:pPr>
            <w:r>
              <w:rPr>
                <w:rFonts w:cstheme="minorHAnsi"/>
              </w:rPr>
              <w:t>40</w:t>
            </w:r>
          </w:p>
        </w:tc>
        <w:tc>
          <w:tcPr>
            <w:tcW w:w="8000" w:type="dxa"/>
          </w:tcPr>
          <w:p w:rsidR="00A71488" w:rsidRDefault="00887C94" w:rsidP="005E6A91">
            <w:pPr>
              <w:rPr>
                <w:rFonts w:cstheme="minorHAnsi"/>
              </w:rPr>
            </w:pPr>
            <w:r>
              <w:rPr>
                <w:rFonts w:cstheme="minorHAnsi"/>
              </w:rPr>
              <w:t>Learning goals listed.</w:t>
            </w:r>
            <w:r>
              <w:t xml:space="preserve"> </w:t>
            </w:r>
            <w:r w:rsidRPr="00887C94">
              <w:rPr>
                <w:rFonts w:cstheme="minorHAnsi"/>
              </w:rPr>
              <w:t xml:space="preserve">Explanations of </w:t>
            </w:r>
            <w:r>
              <w:rPr>
                <w:rFonts w:cstheme="minorHAnsi"/>
              </w:rPr>
              <w:t xml:space="preserve">learning </w:t>
            </w:r>
            <w:r w:rsidRPr="00887C94">
              <w:rPr>
                <w:rFonts w:cstheme="minorHAnsi"/>
              </w:rPr>
              <w:t xml:space="preserve">goal choices lack detail. </w:t>
            </w:r>
            <w:r>
              <w:rPr>
                <w:rFonts w:cstheme="minorHAnsi"/>
              </w:rPr>
              <w:t>Zero</w:t>
            </w:r>
            <w:r w:rsidRPr="00887C94">
              <w:rPr>
                <w:rFonts w:cstheme="minorHAnsi"/>
              </w:rPr>
              <w:t xml:space="preserve"> or superficial reflection is made on progress</w:t>
            </w:r>
            <w:r w:rsidR="009B200E">
              <w:rPr>
                <w:rFonts w:cstheme="minorHAnsi"/>
              </w:rPr>
              <w:t xml:space="preserve"> (or lack of)</w:t>
            </w:r>
            <w:r w:rsidRPr="00887C94">
              <w:rPr>
                <w:rFonts w:cstheme="minorHAnsi"/>
              </w:rPr>
              <w:t xml:space="preserve"> towards goals. </w:t>
            </w:r>
            <w:r w:rsidR="007A3AB4">
              <w:rPr>
                <w:rFonts w:cstheme="minorHAnsi"/>
              </w:rPr>
              <w:t xml:space="preserve">Some positive output in terms of </w:t>
            </w:r>
            <w:r w:rsidR="005E6A91">
              <w:rPr>
                <w:rFonts w:cstheme="minorHAnsi"/>
              </w:rPr>
              <w:t xml:space="preserve">reflections </w:t>
            </w:r>
            <w:r w:rsidR="007A3AB4">
              <w:rPr>
                <w:rFonts w:cstheme="minorHAnsi"/>
              </w:rPr>
              <w:t xml:space="preserve">and focus questions, but still falls below </w:t>
            </w:r>
            <w:r w:rsidR="009B200E">
              <w:rPr>
                <w:rFonts w:cstheme="minorHAnsi"/>
              </w:rPr>
              <w:t>a reasonable standard</w:t>
            </w:r>
            <w:r w:rsidR="007A3AB4">
              <w:rPr>
                <w:rFonts w:cstheme="minorHAnsi"/>
              </w:rPr>
              <w:t xml:space="preserve">. </w:t>
            </w:r>
            <w:r w:rsidRPr="00887C94">
              <w:rPr>
                <w:rFonts w:cstheme="minorHAnsi"/>
              </w:rPr>
              <w:t>Has made a minimal contribution to Team Project work.</w:t>
            </w:r>
            <w:r>
              <w:rPr>
                <w:rFonts w:cstheme="minorHAnsi"/>
              </w:rPr>
              <w:t xml:space="preserve"> </w:t>
            </w:r>
          </w:p>
        </w:tc>
      </w:tr>
      <w:tr w:rsidR="00A71488">
        <w:tc>
          <w:tcPr>
            <w:tcW w:w="1242" w:type="dxa"/>
            <w:shd w:val="clear" w:color="auto" w:fill="D9D9D9" w:themeFill="background1" w:themeFillShade="D9"/>
          </w:tcPr>
          <w:p w:rsidR="00A71488" w:rsidRDefault="00A71488" w:rsidP="00A71488">
            <w:pPr>
              <w:rPr>
                <w:rFonts w:cstheme="minorHAnsi"/>
              </w:rPr>
            </w:pPr>
            <w:r>
              <w:rPr>
                <w:rFonts w:cstheme="minorHAnsi"/>
              </w:rPr>
              <w:t>30</w:t>
            </w:r>
          </w:p>
        </w:tc>
        <w:tc>
          <w:tcPr>
            <w:tcW w:w="8000" w:type="dxa"/>
            <w:shd w:val="clear" w:color="auto" w:fill="D9D9D9" w:themeFill="background1" w:themeFillShade="D9"/>
          </w:tcPr>
          <w:p w:rsidR="00A71488" w:rsidRDefault="007A3AB4" w:rsidP="00A71488">
            <w:pPr>
              <w:rPr>
                <w:rFonts w:cstheme="minorHAnsi"/>
              </w:rPr>
            </w:pPr>
            <w:r>
              <w:rPr>
                <w:rFonts w:cstheme="minorHAnsi"/>
              </w:rPr>
              <w:t>Better th</w:t>
            </w:r>
            <w:r w:rsidR="004A02B9">
              <w:rPr>
                <w:rFonts w:cstheme="minorHAnsi"/>
              </w:rPr>
              <w:t>a</w:t>
            </w:r>
            <w:r>
              <w:rPr>
                <w:rFonts w:cstheme="minorHAnsi"/>
              </w:rPr>
              <w:t>n indicators below but didn’t achieve indicators for a 40.</w:t>
            </w:r>
          </w:p>
        </w:tc>
      </w:tr>
      <w:tr w:rsidR="00A71488">
        <w:tc>
          <w:tcPr>
            <w:tcW w:w="1242" w:type="dxa"/>
            <w:shd w:val="clear" w:color="auto" w:fill="A6A6A6" w:themeFill="background1" w:themeFillShade="A6"/>
          </w:tcPr>
          <w:p w:rsidR="00A71488" w:rsidRDefault="00A71488" w:rsidP="00A71488">
            <w:pPr>
              <w:rPr>
                <w:rFonts w:cstheme="minorHAnsi"/>
              </w:rPr>
            </w:pPr>
            <w:r>
              <w:rPr>
                <w:rFonts w:cstheme="minorHAnsi"/>
              </w:rPr>
              <w:t>0-20</w:t>
            </w:r>
          </w:p>
        </w:tc>
        <w:tc>
          <w:tcPr>
            <w:tcW w:w="8000" w:type="dxa"/>
            <w:shd w:val="clear" w:color="auto" w:fill="A6A6A6" w:themeFill="background1" w:themeFillShade="A6"/>
          </w:tcPr>
          <w:p w:rsidR="00A71488" w:rsidRDefault="00887C94" w:rsidP="005E6A91">
            <w:pPr>
              <w:rPr>
                <w:rFonts w:cstheme="minorHAnsi"/>
              </w:rPr>
            </w:pPr>
            <w:r>
              <w:rPr>
                <w:rFonts w:cstheme="minorHAnsi"/>
              </w:rPr>
              <w:t>No learning goals selected</w:t>
            </w:r>
            <w:r w:rsidR="007A3AB4">
              <w:rPr>
                <w:rFonts w:cstheme="minorHAnsi"/>
              </w:rPr>
              <w:t xml:space="preserve">. </w:t>
            </w:r>
            <w:proofErr w:type="gramStart"/>
            <w:r w:rsidR="003D5069">
              <w:rPr>
                <w:rFonts w:cstheme="minorHAnsi"/>
              </w:rPr>
              <w:t>r</w:t>
            </w:r>
            <w:r w:rsidR="00EB7EF5">
              <w:rPr>
                <w:rFonts w:cstheme="minorHAnsi"/>
              </w:rPr>
              <w:t>eflections</w:t>
            </w:r>
            <w:proofErr w:type="gramEnd"/>
            <w:r w:rsidR="005E6A91">
              <w:rPr>
                <w:rFonts w:cstheme="minorHAnsi"/>
              </w:rPr>
              <w:t xml:space="preserve"> </w:t>
            </w:r>
            <w:r w:rsidR="007A3AB4">
              <w:rPr>
                <w:rFonts w:cstheme="minorHAnsi"/>
              </w:rPr>
              <w:t xml:space="preserve">and </w:t>
            </w:r>
            <w:r w:rsidR="003D5069">
              <w:rPr>
                <w:rFonts w:cstheme="minorHAnsi"/>
              </w:rPr>
              <w:t>f</w:t>
            </w:r>
            <w:r w:rsidR="007A3AB4">
              <w:rPr>
                <w:rFonts w:cstheme="minorHAnsi"/>
              </w:rPr>
              <w:t xml:space="preserve">ocus </w:t>
            </w:r>
            <w:r w:rsidR="003D5069">
              <w:rPr>
                <w:rFonts w:cstheme="minorHAnsi"/>
              </w:rPr>
              <w:t>q</w:t>
            </w:r>
            <w:r w:rsidR="007A3AB4">
              <w:rPr>
                <w:rFonts w:cstheme="minorHAnsi"/>
              </w:rPr>
              <w:t xml:space="preserve">uestions </w:t>
            </w:r>
            <w:r w:rsidR="00B82838">
              <w:rPr>
                <w:rFonts w:cstheme="minorHAnsi"/>
              </w:rPr>
              <w:t>not submitted,</w:t>
            </w:r>
            <w:r w:rsidR="007A3AB4">
              <w:rPr>
                <w:rFonts w:cstheme="minorHAnsi"/>
              </w:rPr>
              <w:t xml:space="preserve"> or of very poor standard. </w:t>
            </w:r>
            <w:r w:rsidR="00B706CD">
              <w:rPr>
                <w:rFonts w:cstheme="minorHAnsi"/>
              </w:rPr>
              <w:t>Zero contribution</w:t>
            </w:r>
            <w:r>
              <w:rPr>
                <w:rFonts w:cstheme="minorHAnsi"/>
              </w:rPr>
              <w:t xml:space="preserve"> </w:t>
            </w:r>
            <w:r w:rsidR="004F66A4">
              <w:rPr>
                <w:rFonts w:cstheme="minorHAnsi"/>
              </w:rPr>
              <w:t>to Team P</w:t>
            </w:r>
            <w:r w:rsidR="00B706CD">
              <w:rPr>
                <w:rFonts w:cstheme="minorHAnsi"/>
              </w:rPr>
              <w:t>roject/</w:t>
            </w:r>
            <w:r w:rsidR="00B82838">
              <w:rPr>
                <w:rFonts w:cstheme="minorHAnsi"/>
              </w:rPr>
              <w:t xml:space="preserve">student clearly disrupts </w:t>
            </w:r>
            <w:r w:rsidR="004F66A4">
              <w:rPr>
                <w:rFonts w:cstheme="minorHAnsi"/>
              </w:rPr>
              <w:t>efforts of his/her team to complete work.</w:t>
            </w:r>
            <w:r w:rsidR="004F66A4" w:rsidDel="00887C94">
              <w:rPr>
                <w:rFonts w:cstheme="minorHAnsi"/>
              </w:rPr>
              <w:t xml:space="preserve"> </w:t>
            </w:r>
          </w:p>
        </w:tc>
      </w:tr>
    </w:tbl>
    <w:p w:rsidR="007A3AB4" w:rsidRDefault="007A3AB4" w:rsidP="00A71488">
      <w:pPr>
        <w:rPr>
          <w:rFonts w:cstheme="minorHAnsi"/>
        </w:rPr>
      </w:pPr>
    </w:p>
    <w:p w:rsidR="007A3AB4" w:rsidRDefault="007A3AB4">
      <w:pPr>
        <w:rPr>
          <w:rFonts w:cstheme="minorHAnsi"/>
        </w:rPr>
      </w:pPr>
      <w:r>
        <w:rPr>
          <w:rFonts w:cstheme="minorHAnsi"/>
        </w:rPr>
        <w:br w:type="page"/>
      </w:r>
    </w:p>
    <w:p w:rsidR="00203897" w:rsidRPr="00203897" w:rsidRDefault="007A3AB4" w:rsidP="00203897">
      <w:pPr>
        <w:pStyle w:val="Heading1"/>
        <w:spacing w:after="240"/>
      </w:pPr>
      <w:r>
        <w:t>Attitude and Effort Descriptors for Student Progress Report</w:t>
      </w:r>
    </w:p>
    <w:tbl>
      <w:tblPr>
        <w:tblStyle w:val="TableGrid"/>
        <w:tblW w:w="0" w:type="auto"/>
        <w:tblLook w:val="04A0"/>
      </w:tblPr>
      <w:tblGrid>
        <w:gridCol w:w="1149"/>
        <w:gridCol w:w="8093"/>
      </w:tblGrid>
      <w:tr w:rsidR="007A3AB4">
        <w:tc>
          <w:tcPr>
            <w:tcW w:w="1242" w:type="dxa"/>
          </w:tcPr>
          <w:p w:rsidR="007A3AB4" w:rsidRDefault="007A3AB4" w:rsidP="000D70CC">
            <w:r>
              <w:t>100</w:t>
            </w:r>
          </w:p>
        </w:tc>
        <w:tc>
          <w:tcPr>
            <w:tcW w:w="9440" w:type="dxa"/>
          </w:tcPr>
          <w:p w:rsidR="007A3AB4" w:rsidRDefault="007A3AB4" w:rsidP="000D70CC">
            <w:r>
              <w:t>A student at this level</w:t>
            </w:r>
            <w:r w:rsidR="005E6A91">
              <w:t>:</w:t>
            </w:r>
          </w:p>
          <w:p w:rsidR="007A3AB4" w:rsidRDefault="007A3AB4" w:rsidP="007A3AB4">
            <w:pPr>
              <w:pStyle w:val="ListParagraph"/>
              <w:numPr>
                <w:ilvl w:val="0"/>
                <w:numId w:val="2"/>
              </w:numPr>
            </w:pPr>
            <w:r>
              <w:t>Requests teacher feedback and incorporates</w:t>
            </w:r>
            <w:r w:rsidR="005E6A91">
              <w:t xml:space="preserve"> feedback</w:t>
            </w:r>
            <w:r>
              <w:t xml:space="preserve"> into their work</w:t>
            </w:r>
          </w:p>
          <w:p w:rsidR="007A3AB4" w:rsidRDefault="007A3AB4" w:rsidP="007A3AB4">
            <w:pPr>
              <w:pStyle w:val="ListParagraph"/>
              <w:numPr>
                <w:ilvl w:val="0"/>
                <w:numId w:val="2"/>
              </w:numPr>
            </w:pPr>
            <w:r>
              <w:t>Actively seeks enrichment or extension</w:t>
            </w:r>
          </w:p>
          <w:p w:rsidR="007A3AB4" w:rsidRDefault="007A3AB4" w:rsidP="007A3AB4">
            <w:pPr>
              <w:pStyle w:val="ListParagraph"/>
              <w:numPr>
                <w:ilvl w:val="0"/>
                <w:numId w:val="3"/>
              </w:numPr>
            </w:pPr>
            <w:r>
              <w:t>Actively promotes inclusion and tolerance in class</w:t>
            </w:r>
          </w:p>
          <w:p w:rsidR="007A3AB4" w:rsidRDefault="007A3AB4" w:rsidP="007A3AB4">
            <w:pPr>
              <w:pStyle w:val="ListParagraph"/>
              <w:numPr>
                <w:ilvl w:val="0"/>
                <w:numId w:val="3"/>
              </w:numPr>
            </w:pPr>
            <w:r>
              <w:t>Demonstrates active interest in content through curiosity or questioning</w:t>
            </w:r>
          </w:p>
          <w:p w:rsidR="007A3AB4" w:rsidRDefault="007A3AB4" w:rsidP="007A3AB4">
            <w:pPr>
              <w:pStyle w:val="ListParagraph"/>
              <w:numPr>
                <w:ilvl w:val="0"/>
                <w:numId w:val="2"/>
              </w:numPr>
            </w:pPr>
            <w:r>
              <w:t>Initiates discussion in class</w:t>
            </w:r>
          </w:p>
        </w:tc>
      </w:tr>
      <w:tr w:rsidR="007A3AB4">
        <w:tc>
          <w:tcPr>
            <w:tcW w:w="1242" w:type="dxa"/>
          </w:tcPr>
          <w:p w:rsidR="007A3AB4" w:rsidRDefault="007A3AB4" w:rsidP="000D70CC">
            <w:r>
              <w:t>90</w:t>
            </w:r>
          </w:p>
        </w:tc>
        <w:tc>
          <w:tcPr>
            <w:tcW w:w="9440" w:type="dxa"/>
          </w:tcPr>
          <w:p w:rsidR="007A3AB4" w:rsidRDefault="007A3AB4" w:rsidP="000D70CC"/>
          <w:p w:rsidR="007A3AB4" w:rsidRDefault="007A3AB4" w:rsidP="000D70CC">
            <w:r>
              <w:t>Has shown improvement in the characteristics described at 80 but not yet at the level above.</w:t>
            </w:r>
          </w:p>
          <w:p w:rsidR="007A3AB4" w:rsidRDefault="007A3AB4" w:rsidP="000D70CC"/>
        </w:tc>
      </w:tr>
      <w:tr w:rsidR="007A3AB4">
        <w:tc>
          <w:tcPr>
            <w:tcW w:w="1242" w:type="dxa"/>
          </w:tcPr>
          <w:p w:rsidR="007A3AB4" w:rsidRDefault="007A3AB4" w:rsidP="000D70CC">
            <w:r>
              <w:t>80</w:t>
            </w:r>
          </w:p>
        </w:tc>
        <w:tc>
          <w:tcPr>
            <w:tcW w:w="9440" w:type="dxa"/>
          </w:tcPr>
          <w:p w:rsidR="007A3AB4" w:rsidRDefault="007A3AB4" w:rsidP="000D70CC">
            <w:r>
              <w:t>A student at this level</w:t>
            </w:r>
            <w:r w:rsidR="005E6A91">
              <w:t>:</w:t>
            </w:r>
          </w:p>
          <w:p w:rsidR="007A3AB4" w:rsidRDefault="007A3AB4" w:rsidP="007A3AB4">
            <w:pPr>
              <w:pStyle w:val="ListParagraph"/>
              <w:numPr>
                <w:ilvl w:val="0"/>
                <w:numId w:val="4"/>
              </w:numPr>
            </w:pPr>
            <w:r>
              <w:t>Incorporates teacher feedback into future work</w:t>
            </w:r>
          </w:p>
          <w:p w:rsidR="007A3AB4" w:rsidRDefault="007A3AB4" w:rsidP="007A3AB4">
            <w:pPr>
              <w:pStyle w:val="ListParagraph"/>
              <w:numPr>
                <w:ilvl w:val="0"/>
                <w:numId w:val="4"/>
              </w:numPr>
            </w:pPr>
            <w:r>
              <w:t>Joins in class discussions/activities without being prompted</w:t>
            </w:r>
          </w:p>
          <w:p w:rsidR="007A3AB4" w:rsidRDefault="007A3AB4" w:rsidP="007A3AB4">
            <w:pPr>
              <w:pStyle w:val="ListParagraph"/>
              <w:numPr>
                <w:ilvl w:val="0"/>
                <w:numId w:val="4"/>
              </w:numPr>
            </w:pPr>
            <w:r>
              <w:t>Responds respectfully to points of disagreement</w:t>
            </w:r>
          </w:p>
          <w:p w:rsidR="007A3AB4" w:rsidRDefault="007A3AB4" w:rsidP="007A3AB4">
            <w:pPr>
              <w:pStyle w:val="ListParagraph"/>
              <w:numPr>
                <w:ilvl w:val="0"/>
                <w:numId w:val="4"/>
              </w:numPr>
            </w:pPr>
            <w:r>
              <w:t>Always brings necessary materials</w:t>
            </w:r>
          </w:p>
          <w:p w:rsidR="007A3AB4" w:rsidRDefault="007A3AB4" w:rsidP="007A3AB4">
            <w:pPr>
              <w:pStyle w:val="ListParagraph"/>
              <w:numPr>
                <w:ilvl w:val="0"/>
                <w:numId w:val="4"/>
              </w:numPr>
            </w:pPr>
            <w:r>
              <w:t>Always on time to class</w:t>
            </w:r>
          </w:p>
        </w:tc>
      </w:tr>
      <w:tr w:rsidR="007A3AB4">
        <w:tc>
          <w:tcPr>
            <w:tcW w:w="1242" w:type="dxa"/>
          </w:tcPr>
          <w:p w:rsidR="007A3AB4" w:rsidRDefault="007A3AB4" w:rsidP="000D70CC">
            <w:r>
              <w:t>70</w:t>
            </w:r>
          </w:p>
        </w:tc>
        <w:tc>
          <w:tcPr>
            <w:tcW w:w="9440" w:type="dxa"/>
          </w:tcPr>
          <w:p w:rsidR="007A3AB4" w:rsidRDefault="007A3AB4" w:rsidP="000D70CC"/>
          <w:p w:rsidR="007A3AB4" w:rsidRDefault="007A3AB4" w:rsidP="000D70CC">
            <w:r>
              <w:t>Has shown improvement in the characteristics described at 60 but not yet at the level above.</w:t>
            </w:r>
          </w:p>
          <w:p w:rsidR="007A3AB4" w:rsidRDefault="007A3AB4" w:rsidP="000D70CC"/>
        </w:tc>
      </w:tr>
      <w:tr w:rsidR="007A3AB4">
        <w:tc>
          <w:tcPr>
            <w:tcW w:w="1242" w:type="dxa"/>
          </w:tcPr>
          <w:p w:rsidR="007A3AB4" w:rsidRDefault="007A3AB4" w:rsidP="000D70CC">
            <w:r>
              <w:t>60</w:t>
            </w:r>
          </w:p>
        </w:tc>
        <w:tc>
          <w:tcPr>
            <w:tcW w:w="9440" w:type="dxa"/>
          </w:tcPr>
          <w:p w:rsidR="007A3AB4" w:rsidRDefault="007A3AB4" w:rsidP="000D70CC">
            <w:r>
              <w:t>A student at this level</w:t>
            </w:r>
            <w:r w:rsidR="005E6A91">
              <w:t>:</w:t>
            </w:r>
          </w:p>
          <w:p w:rsidR="007A3AB4" w:rsidRDefault="007A3AB4" w:rsidP="007A3AB4">
            <w:pPr>
              <w:pStyle w:val="ListParagraph"/>
              <w:numPr>
                <w:ilvl w:val="0"/>
                <w:numId w:val="5"/>
              </w:numPr>
            </w:pPr>
            <w:r>
              <w:t>Completes class work efficiently</w:t>
            </w:r>
          </w:p>
          <w:p w:rsidR="007A3AB4" w:rsidRDefault="007A3AB4" w:rsidP="007A3AB4">
            <w:pPr>
              <w:pStyle w:val="ListParagraph"/>
              <w:numPr>
                <w:ilvl w:val="0"/>
                <w:numId w:val="5"/>
              </w:numPr>
            </w:pPr>
            <w:r>
              <w:t>Participates in class discussions/activities when prompted by teacher</w:t>
            </w:r>
          </w:p>
          <w:p w:rsidR="007A3AB4" w:rsidRDefault="007A3AB4" w:rsidP="007A3AB4">
            <w:pPr>
              <w:pStyle w:val="ListParagraph"/>
              <w:numPr>
                <w:ilvl w:val="0"/>
                <w:numId w:val="5"/>
              </w:numPr>
            </w:pPr>
            <w:r>
              <w:t>Does not distract other students</w:t>
            </w:r>
          </w:p>
          <w:p w:rsidR="007A3AB4" w:rsidRDefault="007A3AB4" w:rsidP="007A3AB4">
            <w:pPr>
              <w:pStyle w:val="ListParagraph"/>
              <w:numPr>
                <w:ilvl w:val="0"/>
                <w:numId w:val="4"/>
              </w:numPr>
            </w:pPr>
            <w:r>
              <w:t>Usually brings necessary materials</w:t>
            </w:r>
          </w:p>
          <w:p w:rsidR="007A3AB4" w:rsidRDefault="007A3AB4" w:rsidP="007A3AB4">
            <w:pPr>
              <w:pStyle w:val="ListParagraph"/>
              <w:numPr>
                <w:ilvl w:val="0"/>
                <w:numId w:val="5"/>
              </w:numPr>
            </w:pPr>
            <w:r>
              <w:t>Usually on time to class</w:t>
            </w:r>
          </w:p>
        </w:tc>
      </w:tr>
      <w:tr w:rsidR="007A3AB4">
        <w:tc>
          <w:tcPr>
            <w:tcW w:w="1242" w:type="dxa"/>
          </w:tcPr>
          <w:p w:rsidR="007A3AB4" w:rsidRDefault="007A3AB4" w:rsidP="000D70CC">
            <w:r>
              <w:t>50</w:t>
            </w:r>
          </w:p>
        </w:tc>
        <w:tc>
          <w:tcPr>
            <w:tcW w:w="9440" w:type="dxa"/>
          </w:tcPr>
          <w:p w:rsidR="007A3AB4" w:rsidRDefault="007A3AB4" w:rsidP="000D70CC"/>
          <w:p w:rsidR="007A3AB4" w:rsidRDefault="007A3AB4" w:rsidP="000D70CC">
            <w:r>
              <w:t>Has shown improvement in the characteristics described at 40 but not yet at the level above.</w:t>
            </w:r>
          </w:p>
          <w:p w:rsidR="007A3AB4" w:rsidRDefault="007A3AB4" w:rsidP="000D70CC"/>
        </w:tc>
      </w:tr>
      <w:tr w:rsidR="007A3AB4">
        <w:tc>
          <w:tcPr>
            <w:tcW w:w="1242" w:type="dxa"/>
          </w:tcPr>
          <w:p w:rsidR="007A3AB4" w:rsidRDefault="007A3AB4" w:rsidP="000D70CC">
            <w:r>
              <w:t>40</w:t>
            </w:r>
          </w:p>
        </w:tc>
        <w:tc>
          <w:tcPr>
            <w:tcW w:w="9440" w:type="dxa"/>
          </w:tcPr>
          <w:p w:rsidR="007A3AB4" w:rsidRDefault="007A3AB4" w:rsidP="000D70CC">
            <w:r>
              <w:t>A student at this level;</w:t>
            </w:r>
          </w:p>
          <w:p w:rsidR="007A3AB4" w:rsidRDefault="007A3AB4" w:rsidP="007A3AB4">
            <w:pPr>
              <w:pStyle w:val="ListParagraph"/>
              <w:numPr>
                <w:ilvl w:val="0"/>
                <w:numId w:val="5"/>
              </w:numPr>
            </w:pPr>
            <w:r>
              <w:t>No evidence of treating others disrespectfull</w:t>
            </w:r>
            <w:r w:rsidR="003D5069">
              <w:t>y</w:t>
            </w:r>
          </w:p>
          <w:p w:rsidR="007A3AB4" w:rsidRDefault="007A3AB4" w:rsidP="007A3AB4">
            <w:pPr>
              <w:pStyle w:val="ListParagraph"/>
              <w:numPr>
                <w:ilvl w:val="0"/>
                <w:numId w:val="5"/>
              </w:numPr>
            </w:pPr>
            <w:r>
              <w:t>Late on a noticeable number of occasions</w:t>
            </w:r>
          </w:p>
          <w:p w:rsidR="007A3AB4" w:rsidRDefault="007A3AB4" w:rsidP="007A3AB4">
            <w:pPr>
              <w:pStyle w:val="ListParagraph"/>
              <w:numPr>
                <w:ilvl w:val="0"/>
                <w:numId w:val="5"/>
              </w:numPr>
            </w:pPr>
            <w:r>
              <w:t>Distracts other students from their work</w:t>
            </w:r>
          </w:p>
          <w:p w:rsidR="007A3AB4" w:rsidRDefault="007A3AB4" w:rsidP="007A3AB4">
            <w:pPr>
              <w:pStyle w:val="ListParagraph"/>
              <w:numPr>
                <w:ilvl w:val="0"/>
                <w:numId w:val="5"/>
              </w:numPr>
            </w:pPr>
            <w:r>
              <w:t>Distracted when completing class work</w:t>
            </w:r>
          </w:p>
          <w:p w:rsidR="007A3AB4" w:rsidRDefault="007A3AB4" w:rsidP="007A3AB4">
            <w:pPr>
              <w:pStyle w:val="ListParagraph"/>
              <w:numPr>
                <w:ilvl w:val="0"/>
                <w:numId w:val="5"/>
              </w:numPr>
            </w:pPr>
            <w:r>
              <w:t>No sign that feedback is incorporated into future work</w:t>
            </w:r>
          </w:p>
          <w:p w:rsidR="007A3AB4" w:rsidRDefault="007A3AB4" w:rsidP="007A3AB4">
            <w:pPr>
              <w:pStyle w:val="ListParagraph"/>
              <w:numPr>
                <w:ilvl w:val="0"/>
                <w:numId w:val="5"/>
              </w:numPr>
            </w:pPr>
            <w:r>
              <w:t>Reluctant to participate in class discussion/activities</w:t>
            </w:r>
          </w:p>
        </w:tc>
      </w:tr>
      <w:tr w:rsidR="007A3AB4">
        <w:tc>
          <w:tcPr>
            <w:tcW w:w="1242" w:type="dxa"/>
            <w:shd w:val="clear" w:color="auto" w:fill="D9D9D9" w:themeFill="background1" w:themeFillShade="D9"/>
          </w:tcPr>
          <w:p w:rsidR="007A3AB4" w:rsidRDefault="007A3AB4" w:rsidP="000D70CC">
            <w:r>
              <w:t>30</w:t>
            </w:r>
          </w:p>
        </w:tc>
        <w:tc>
          <w:tcPr>
            <w:tcW w:w="9440" w:type="dxa"/>
            <w:shd w:val="clear" w:color="auto" w:fill="D9D9D9" w:themeFill="background1" w:themeFillShade="D9"/>
          </w:tcPr>
          <w:p w:rsidR="007A3AB4" w:rsidRDefault="007A3AB4" w:rsidP="000D70CC">
            <w:r>
              <w:t>A student at this level;</w:t>
            </w:r>
          </w:p>
          <w:p w:rsidR="007A3AB4" w:rsidRDefault="007A3AB4" w:rsidP="007A3AB4">
            <w:pPr>
              <w:pStyle w:val="ListParagraph"/>
              <w:numPr>
                <w:ilvl w:val="0"/>
                <w:numId w:val="6"/>
              </w:numPr>
            </w:pPr>
            <w:r>
              <w:t>Fails to complete class work</w:t>
            </w:r>
          </w:p>
          <w:p w:rsidR="007A3AB4" w:rsidRDefault="007A3AB4" w:rsidP="007A3AB4">
            <w:pPr>
              <w:pStyle w:val="ListParagraph"/>
              <w:numPr>
                <w:ilvl w:val="0"/>
                <w:numId w:val="6"/>
              </w:numPr>
            </w:pPr>
            <w:r>
              <w:t>Class materials often missing</w:t>
            </w:r>
          </w:p>
          <w:p w:rsidR="007A3AB4" w:rsidRDefault="007A3AB4" w:rsidP="007A3AB4">
            <w:pPr>
              <w:pStyle w:val="ListParagraph"/>
              <w:numPr>
                <w:ilvl w:val="0"/>
                <w:numId w:val="6"/>
              </w:numPr>
            </w:pPr>
            <w:r>
              <w:t>Unaware/careless about the effects of their behaviour on others</w:t>
            </w:r>
          </w:p>
          <w:p w:rsidR="007A3AB4" w:rsidRDefault="007A3AB4" w:rsidP="007A3AB4">
            <w:pPr>
              <w:pStyle w:val="ListParagraph"/>
              <w:numPr>
                <w:ilvl w:val="0"/>
                <w:numId w:val="6"/>
              </w:numPr>
            </w:pPr>
            <w:r>
              <w:t>Uses inappropriate language</w:t>
            </w:r>
          </w:p>
        </w:tc>
      </w:tr>
      <w:tr w:rsidR="007A3AB4">
        <w:tc>
          <w:tcPr>
            <w:tcW w:w="1242" w:type="dxa"/>
            <w:shd w:val="clear" w:color="auto" w:fill="A6A6A6" w:themeFill="background1" w:themeFillShade="A6"/>
          </w:tcPr>
          <w:p w:rsidR="007A3AB4" w:rsidRDefault="007A3AB4" w:rsidP="000D70CC">
            <w:r>
              <w:t xml:space="preserve">20 </w:t>
            </w:r>
            <w:proofErr w:type="gramStart"/>
            <w:r>
              <w:t>or  below</w:t>
            </w:r>
            <w:proofErr w:type="gramEnd"/>
          </w:p>
        </w:tc>
        <w:tc>
          <w:tcPr>
            <w:tcW w:w="9440" w:type="dxa"/>
            <w:shd w:val="clear" w:color="auto" w:fill="A6A6A6" w:themeFill="background1" w:themeFillShade="A6"/>
          </w:tcPr>
          <w:p w:rsidR="007A3AB4" w:rsidRDefault="007A3AB4" w:rsidP="000D70CC">
            <w:r>
              <w:t>A student at this level;</w:t>
            </w:r>
          </w:p>
          <w:p w:rsidR="007A3AB4" w:rsidRDefault="007A3AB4" w:rsidP="007A3AB4">
            <w:pPr>
              <w:pStyle w:val="ListParagraph"/>
              <w:numPr>
                <w:ilvl w:val="0"/>
                <w:numId w:val="7"/>
              </w:numPr>
            </w:pPr>
            <w:r>
              <w:t>Chronically late without explanation</w:t>
            </w:r>
          </w:p>
          <w:p w:rsidR="007A3AB4" w:rsidRDefault="007A3AB4" w:rsidP="007A3AB4">
            <w:pPr>
              <w:pStyle w:val="ListParagraph"/>
              <w:numPr>
                <w:ilvl w:val="0"/>
                <w:numId w:val="7"/>
              </w:numPr>
            </w:pPr>
            <w:r>
              <w:t>Persistently avoids participation in class, or engagement with course content, even when directed</w:t>
            </w:r>
          </w:p>
          <w:p w:rsidR="007A3AB4" w:rsidRDefault="007A3AB4" w:rsidP="007A3AB4">
            <w:pPr>
              <w:pStyle w:val="ListParagraph"/>
              <w:numPr>
                <w:ilvl w:val="0"/>
                <w:numId w:val="7"/>
              </w:numPr>
            </w:pPr>
            <w:r>
              <w:t>Shows contempt for teacher feedback</w:t>
            </w:r>
          </w:p>
          <w:p w:rsidR="007A3AB4" w:rsidRDefault="007A3AB4" w:rsidP="007A3AB4">
            <w:pPr>
              <w:pStyle w:val="ListParagraph"/>
              <w:numPr>
                <w:ilvl w:val="0"/>
                <w:numId w:val="7"/>
              </w:numPr>
            </w:pPr>
            <w:r>
              <w:t>Aggressive or intimidating behaviour towards other students or teachers.</w:t>
            </w:r>
          </w:p>
        </w:tc>
      </w:tr>
    </w:tbl>
    <w:p w:rsidR="00A71488" w:rsidRPr="00A71488" w:rsidRDefault="00A71488" w:rsidP="00203897">
      <w:pPr>
        <w:tabs>
          <w:tab w:val="left" w:pos="1371"/>
        </w:tabs>
        <w:rPr>
          <w:rFonts w:cstheme="minorHAnsi"/>
        </w:rPr>
      </w:pPr>
    </w:p>
    <w:sectPr w:rsidR="00A71488" w:rsidRPr="00A71488" w:rsidSect="00203897">
      <w:pgSz w:w="11906" w:h="16838"/>
      <w:pgMar w:top="1327" w:right="1440" w:bottom="1327" w:left="1440" w:header="709" w:footer="709" w:gutter="0"/>
      <w:cols w:space="708"/>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29A7" w:rsidRDefault="00B629A7" w:rsidP="00203897">
      <w:r>
        <w:separator/>
      </w:r>
    </w:p>
  </w:endnote>
  <w:endnote w:type="continuationSeparator" w:id="0">
    <w:p w:rsidR="00B629A7" w:rsidRDefault="00B629A7" w:rsidP="00203897">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French Script MT">
    <w:altName w:val="Zapfino"/>
    <w:charset w:val="00"/>
    <w:family w:val="script"/>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29A7" w:rsidRDefault="00B629A7" w:rsidP="00203897">
      <w:r>
        <w:separator/>
      </w:r>
    </w:p>
  </w:footnote>
  <w:footnote w:type="continuationSeparator" w:id="0">
    <w:p w:rsidR="00B629A7" w:rsidRDefault="00B629A7" w:rsidP="00203897">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D186F"/>
    <w:multiLevelType w:val="hybridMultilevel"/>
    <w:tmpl w:val="211ED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1F45F38"/>
    <w:multiLevelType w:val="hybridMultilevel"/>
    <w:tmpl w:val="893C34A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5F85BE8"/>
    <w:multiLevelType w:val="hybridMultilevel"/>
    <w:tmpl w:val="454E4D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8CC60A6"/>
    <w:multiLevelType w:val="hybridMultilevel"/>
    <w:tmpl w:val="20A8443C"/>
    <w:lvl w:ilvl="0" w:tplc="0C090001">
      <w:start w:val="1"/>
      <w:numFmt w:val="bullet"/>
      <w:lvlText w:val=""/>
      <w:lvlJc w:val="left"/>
      <w:pPr>
        <w:ind w:left="750" w:hanging="360"/>
      </w:pPr>
      <w:rPr>
        <w:rFonts w:ascii="Symbol" w:hAnsi="Symbol" w:hint="default"/>
      </w:rPr>
    </w:lvl>
    <w:lvl w:ilvl="1" w:tplc="0C090003" w:tentative="1">
      <w:start w:val="1"/>
      <w:numFmt w:val="bullet"/>
      <w:lvlText w:val="o"/>
      <w:lvlJc w:val="left"/>
      <w:pPr>
        <w:ind w:left="1470" w:hanging="360"/>
      </w:pPr>
      <w:rPr>
        <w:rFonts w:ascii="Courier New" w:hAnsi="Courier New" w:cs="Courier New" w:hint="default"/>
      </w:rPr>
    </w:lvl>
    <w:lvl w:ilvl="2" w:tplc="0C090005" w:tentative="1">
      <w:start w:val="1"/>
      <w:numFmt w:val="bullet"/>
      <w:lvlText w:val=""/>
      <w:lvlJc w:val="left"/>
      <w:pPr>
        <w:ind w:left="2190" w:hanging="360"/>
      </w:pPr>
      <w:rPr>
        <w:rFonts w:ascii="Wingdings" w:hAnsi="Wingdings" w:hint="default"/>
      </w:rPr>
    </w:lvl>
    <w:lvl w:ilvl="3" w:tplc="0C090001" w:tentative="1">
      <w:start w:val="1"/>
      <w:numFmt w:val="bullet"/>
      <w:lvlText w:val=""/>
      <w:lvlJc w:val="left"/>
      <w:pPr>
        <w:ind w:left="2910" w:hanging="360"/>
      </w:pPr>
      <w:rPr>
        <w:rFonts w:ascii="Symbol" w:hAnsi="Symbol" w:hint="default"/>
      </w:rPr>
    </w:lvl>
    <w:lvl w:ilvl="4" w:tplc="0C090003" w:tentative="1">
      <w:start w:val="1"/>
      <w:numFmt w:val="bullet"/>
      <w:lvlText w:val="o"/>
      <w:lvlJc w:val="left"/>
      <w:pPr>
        <w:ind w:left="3630" w:hanging="360"/>
      </w:pPr>
      <w:rPr>
        <w:rFonts w:ascii="Courier New" w:hAnsi="Courier New" w:cs="Courier New" w:hint="default"/>
      </w:rPr>
    </w:lvl>
    <w:lvl w:ilvl="5" w:tplc="0C090005" w:tentative="1">
      <w:start w:val="1"/>
      <w:numFmt w:val="bullet"/>
      <w:lvlText w:val=""/>
      <w:lvlJc w:val="left"/>
      <w:pPr>
        <w:ind w:left="4350" w:hanging="360"/>
      </w:pPr>
      <w:rPr>
        <w:rFonts w:ascii="Wingdings" w:hAnsi="Wingdings" w:hint="default"/>
      </w:rPr>
    </w:lvl>
    <w:lvl w:ilvl="6" w:tplc="0C090001" w:tentative="1">
      <w:start w:val="1"/>
      <w:numFmt w:val="bullet"/>
      <w:lvlText w:val=""/>
      <w:lvlJc w:val="left"/>
      <w:pPr>
        <w:ind w:left="5070" w:hanging="360"/>
      </w:pPr>
      <w:rPr>
        <w:rFonts w:ascii="Symbol" w:hAnsi="Symbol" w:hint="default"/>
      </w:rPr>
    </w:lvl>
    <w:lvl w:ilvl="7" w:tplc="0C090003" w:tentative="1">
      <w:start w:val="1"/>
      <w:numFmt w:val="bullet"/>
      <w:lvlText w:val="o"/>
      <w:lvlJc w:val="left"/>
      <w:pPr>
        <w:ind w:left="5790" w:hanging="360"/>
      </w:pPr>
      <w:rPr>
        <w:rFonts w:ascii="Courier New" w:hAnsi="Courier New" w:cs="Courier New" w:hint="default"/>
      </w:rPr>
    </w:lvl>
    <w:lvl w:ilvl="8" w:tplc="0C090005" w:tentative="1">
      <w:start w:val="1"/>
      <w:numFmt w:val="bullet"/>
      <w:lvlText w:val=""/>
      <w:lvlJc w:val="left"/>
      <w:pPr>
        <w:ind w:left="6510" w:hanging="360"/>
      </w:pPr>
      <w:rPr>
        <w:rFonts w:ascii="Wingdings" w:hAnsi="Wingdings" w:hint="default"/>
      </w:rPr>
    </w:lvl>
  </w:abstractNum>
  <w:abstractNum w:abstractNumId="4">
    <w:nsid w:val="33BF566C"/>
    <w:multiLevelType w:val="hybridMultilevel"/>
    <w:tmpl w:val="699CEB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9C150D3"/>
    <w:multiLevelType w:val="hybridMultilevel"/>
    <w:tmpl w:val="0950A5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4E1E0C47"/>
    <w:multiLevelType w:val="hybridMultilevel"/>
    <w:tmpl w:val="5F3A9A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6"/>
  </w:num>
  <w:num w:numId="4">
    <w:abstractNumId w:val="2"/>
  </w:num>
  <w:num w:numId="5">
    <w:abstractNumId w:val="5"/>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revisionView w:markup="0"/>
  <w:doNotTrackMoves/>
  <w:defaultTabStop w:val="720"/>
  <w:characterSpacingControl w:val="doNotCompress"/>
  <w:footnotePr>
    <w:footnote w:id="-1"/>
    <w:footnote w:id="0"/>
  </w:footnotePr>
  <w:endnotePr>
    <w:endnote w:id="-1"/>
    <w:endnote w:id="0"/>
  </w:endnotePr>
  <w:compat/>
  <w:rsids>
    <w:rsidRoot w:val="00A71488"/>
    <w:rsid w:val="00024EE2"/>
    <w:rsid w:val="00060E4E"/>
    <w:rsid w:val="000B6BE3"/>
    <w:rsid w:val="00183AF6"/>
    <w:rsid w:val="001F6FA4"/>
    <w:rsid w:val="00203897"/>
    <w:rsid w:val="00205338"/>
    <w:rsid w:val="00221471"/>
    <w:rsid w:val="00236A42"/>
    <w:rsid w:val="002645CE"/>
    <w:rsid w:val="003226BF"/>
    <w:rsid w:val="003D5069"/>
    <w:rsid w:val="00425885"/>
    <w:rsid w:val="004A02B9"/>
    <w:rsid w:val="004F66A4"/>
    <w:rsid w:val="005902D9"/>
    <w:rsid w:val="005E6A91"/>
    <w:rsid w:val="006B32C2"/>
    <w:rsid w:val="007A3AB4"/>
    <w:rsid w:val="007E39F1"/>
    <w:rsid w:val="00887C94"/>
    <w:rsid w:val="008C55BA"/>
    <w:rsid w:val="0093746C"/>
    <w:rsid w:val="00987307"/>
    <w:rsid w:val="00993916"/>
    <w:rsid w:val="009B200E"/>
    <w:rsid w:val="009D2490"/>
    <w:rsid w:val="00A25A1E"/>
    <w:rsid w:val="00A71488"/>
    <w:rsid w:val="00AD6B74"/>
    <w:rsid w:val="00B348BA"/>
    <w:rsid w:val="00B35E70"/>
    <w:rsid w:val="00B629A7"/>
    <w:rsid w:val="00B706CD"/>
    <w:rsid w:val="00B82838"/>
    <w:rsid w:val="00BD0B77"/>
    <w:rsid w:val="00DD3D2C"/>
    <w:rsid w:val="00E85705"/>
    <w:rsid w:val="00EB7EF5"/>
    <w:rsid w:val="00FA32D4"/>
    <w:rsid w:val="00FA7570"/>
  </w:rsids>
  <m:mathPr>
    <m:mathFont m:val="Lucida Grande"/>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885"/>
  </w:style>
  <w:style w:type="paragraph" w:styleId="Heading1">
    <w:name w:val="heading 1"/>
    <w:basedOn w:val="Normal"/>
    <w:next w:val="Normal"/>
    <w:link w:val="Heading1Char"/>
    <w:uiPriority w:val="9"/>
    <w:qFormat/>
    <w:rsid w:val="0020389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A71488"/>
    <w:pPr>
      <w:ind w:left="720"/>
      <w:contextualSpacing/>
    </w:pPr>
  </w:style>
  <w:style w:type="table" w:styleId="TableGrid">
    <w:name w:val="Table Grid"/>
    <w:basedOn w:val="TableNormal"/>
    <w:uiPriority w:val="59"/>
    <w:rsid w:val="00A714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7C94"/>
    <w:rPr>
      <w:rFonts w:ascii="Tahoma" w:hAnsi="Tahoma" w:cs="Tahoma"/>
      <w:sz w:val="16"/>
      <w:szCs w:val="16"/>
    </w:rPr>
  </w:style>
  <w:style w:type="character" w:customStyle="1" w:styleId="BalloonTextChar">
    <w:name w:val="Balloon Text Char"/>
    <w:basedOn w:val="DefaultParagraphFont"/>
    <w:link w:val="BalloonText"/>
    <w:uiPriority w:val="99"/>
    <w:semiHidden/>
    <w:rsid w:val="00887C94"/>
    <w:rPr>
      <w:rFonts w:ascii="Tahoma" w:hAnsi="Tahoma" w:cs="Tahoma"/>
      <w:sz w:val="16"/>
      <w:szCs w:val="16"/>
    </w:rPr>
  </w:style>
  <w:style w:type="character" w:customStyle="1" w:styleId="Heading1Char">
    <w:name w:val="Heading 1 Char"/>
    <w:basedOn w:val="DefaultParagraphFont"/>
    <w:link w:val="Heading1"/>
    <w:uiPriority w:val="9"/>
    <w:rsid w:val="00203897"/>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semiHidden/>
    <w:unhideWhenUsed/>
    <w:rsid w:val="00203897"/>
    <w:pPr>
      <w:tabs>
        <w:tab w:val="center" w:pos="4513"/>
        <w:tab w:val="right" w:pos="9026"/>
      </w:tabs>
    </w:pPr>
  </w:style>
  <w:style w:type="character" w:customStyle="1" w:styleId="HeaderChar">
    <w:name w:val="Header Char"/>
    <w:basedOn w:val="DefaultParagraphFont"/>
    <w:link w:val="Header"/>
    <w:uiPriority w:val="99"/>
    <w:semiHidden/>
    <w:rsid w:val="00203897"/>
  </w:style>
  <w:style w:type="paragraph" w:styleId="Footer">
    <w:name w:val="footer"/>
    <w:basedOn w:val="Normal"/>
    <w:link w:val="FooterChar"/>
    <w:uiPriority w:val="99"/>
    <w:semiHidden/>
    <w:unhideWhenUsed/>
    <w:rsid w:val="00203897"/>
    <w:pPr>
      <w:tabs>
        <w:tab w:val="center" w:pos="4513"/>
        <w:tab w:val="right" w:pos="9026"/>
      </w:tabs>
    </w:pPr>
  </w:style>
  <w:style w:type="character" w:customStyle="1" w:styleId="FooterChar">
    <w:name w:val="Footer Char"/>
    <w:basedOn w:val="DefaultParagraphFont"/>
    <w:link w:val="Footer"/>
    <w:uiPriority w:val="99"/>
    <w:semiHidden/>
    <w:rsid w:val="00203897"/>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D40C78-44C2-9240-9D46-E72A27171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714</Words>
  <Characters>4075</Characters>
  <Application>Microsoft Macintosh Word</Application>
  <DocSecurity>0</DocSecurity>
  <Lines>33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DEECD</cp:lastModifiedBy>
  <cp:revision>5</cp:revision>
  <dcterms:created xsi:type="dcterms:W3CDTF">2011-11-10T00:18:00Z</dcterms:created>
  <dcterms:modified xsi:type="dcterms:W3CDTF">2011-11-10T03:30:00Z</dcterms:modified>
</cp:coreProperties>
</file>